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F25" w:rsidDel="00EE289B" w:rsidRDefault="00601796" w:rsidP="00601796">
      <w:pPr>
        <w:pStyle w:val="Heading3"/>
        <w:rPr>
          <w:del w:id="0" w:author="user" w:date="2012-11-19T18:00:00Z"/>
          <w:rFonts w:ascii="Arial" w:hAnsi="Arial" w:cs="Arial"/>
          <w:color w:val="auto"/>
          <w:sz w:val="22"/>
          <w:szCs w:val="22"/>
        </w:rPr>
        <w:pPrChange w:id="1" w:author="user" w:date="2012-11-20T08:21:00Z">
          <w:pPr>
            <w:pStyle w:val="Heading3"/>
            <w:jc w:val="center"/>
          </w:pPr>
        </w:pPrChange>
      </w:pPr>
      <w:ins w:id="2" w:author="user" w:date="2012-11-20T08:21:00Z">
        <w:r>
          <w:rPr>
            <w:rFonts w:ascii="Arial" w:hAnsi="Arial" w:cs="Arial"/>
            <w:color w:val="auto"/>
            <w:sz w:val="22"/>
            <w:szCs w:val="22"/>
          </w:rPr>
          <w:t xml:space="preserve">2A                                                          </w:t>
        </w:r>
      </w:ins>
      <w:bookmarkStart w:id="3" w:name="_GoBack"/>
      <w:bookmarkEnd w:id="3"/>
      <w:del w:id="4" w:author="user" w:date="2012-11-19T18:00:00Z">
        <w:r w:rsidR="002A7F25" w:rsidDel="00EE289B">
          <w:rPr>
            <w:rFonts w:ascii="Arial" w:hAnsi="Arial" w:cs="Arial"/>
            <w:color w:val="auto"/>
            <w:sz w:val="22"/>
            <w:szCs w:val="22"/>
          </w:rPr>
          <w:delText>ANNEX IV</w:delText>
        </w:r>
      </w:del>
      <w:ins w:id="5" w:author="Uto" w:date="2012-08-10T18:11:00Z">
        <w:del w:id="6" w:author="user" w:date="2012-11-19T18:00:00Z">
          <w:r w:rsidR="003A31BB" w:rsidDel="00EE289B">
            <w:rPr>
              <w:rFonts w:ascii="Arial" w:hAnsi="Arial" w:cs="Arial"/>
              <w:color w:val="auto"/>
              <w:sz w:val="22"/>
              <w:szCs w:val="22"/>
            </w:rPr>
            <w:delText xml:space="preserve"> A</w:delText>
          </w:r>
        </w:del>
      </w:ins>
    </w:p>
    <w:p w:rsidR="002A7F25" w:rsidRPr="002B7C6C" w:rsidRDefault="002A7F25" w:rsidP="002A7F25">
      <w:pPr>
        <w:pStyle w:val="Heading3"/>
        <w:jc w:val="center"/>
      </w:pPr>
      <w:r w:rsidRPr="002B7C6C">
        <w:rPr>
          <w:rFonts w:ascii="Arial" w:hAnsi="Arial" w:cs="Arial"/>
          <w:color w:val="auto"/>
          <w:sz w:val="22"/>
          <w:szCs w:val="22"/>
        </w:rPr>
        <w:t>RULES OF PROCEDURE OF THE TYPHOON COMMITTEE</w:t>
      </w:r>
      <w:del w:id="7" w:author="user" w:date="2012-11-19T18:01:00Z">
        <w:r w:rsidDel="00EE289B">
          <w:rPr>
            <w:rStyle w:val="FootnoteReference"/>
            <w:rFonts w:ascii="Arial" w:hAnsi="Arial" w:cs="Arial"/>
            <w:color w:val="auto"/>
            <w:sz w:val="22"/>
            <w:szCs w:val="22"/>
          </w:rPr>
          <w:footnoteReference w:id="1"/>
        </w:r>
        <w:r w:rsidRPr="002B7C6C" w:rsidDel="00EE289B">
          <w:rPr>
            <w:rFonts w:ascii="Arial" w:hAnsi="Arial" w:cs="Arial"/>
            <w:color w:val="auto"/>
            <w:sz w:val="22"/>
            <w:szCs w:val="22"/>
          </w:rPr>
          <w:delText xml:space="preserve"> </w:delText>
        </w:r>
      </w:del>
    </w:p>
    <w:p w:rsidR="002A7F25" w:rsidRPr="00472A66" w:rsidRDefault="002A7F25" w:rsidP="002A7F25">
      <w:pPr>
        <w:pStyle w:val="Heading1"/>
        <w:rPr>
          <w:rFonts w:ascii="Arial" w:hAnsi="Arial" w:cs="Arial"/>
          <w:b w:val="0"/>
          <w:sz w:val="22"/>
          <w:szCs w:val="22"/>
        </w:rPr>
      </w:pPr>
      <w:r w:rsidRPr="00472A66">
        <w:rPr>
          <w:rFonts w:ascii="Arial" w:hAnsi="Arial" w:cs="Arial"/>
          <w:b w:val="0"/>
          <w:sz w:val="22"/>
          <w:szCs w:val="22"/>
        </w:rPr>
        <w:t>RULE 1</w:t>
      </w:r>
    </w:p>
    <w:p w:rsidR="002A7F25" w:rsidRPr="00472A66" w:rsidRDefault="002A7F25" w:rsidP="002A7F25">
      <w:pPr>
        <w:jc w:val="both"/>
        <w:rPr>
          <w:rFonts w:ascii="Arial" w:hAnsi="Arial" w:cs="Arial"/>
          <w:sz w:val="22"/>
          <w:szCs w:val="22"/>
        </w:rPr>
      </w:pPr>
      <w:r w:rsidRPr="00472A66">
        <w:rPr>
          <w:rFonts w:ascii="Arial" w:hAnsi="Arial" w:cs="Arial"/>
          <w:sz w:val="22"/>
          <w:szCs w:val="22"/>
        </w:rPr>
        <w:t xml:space="preserve">The Committee shall hold at least one session annually. The venues and dates of its sessions shall be decided by the Committee. </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2</w:t>
      </w:r>
    </w:p>
    <w:p w:rsidR="00114574" w:rsidRDefault="00114574" w:rsidP="002A7F25">
      <w:pPr>
        <w:jc w:val="both"/>
        <w:rPr>
          <w:ins w:id="10" w:author="user" w:date="2012-07-05T09:32:00Z"/>
          <w:rFonts w:ascii="Arial" w:hAnsi="Arial" w:cs="Arial"/>
          <w:sz w:val="22"/>
          <w:szCs w:val="22"/>
        </w:rPr>
      </w:pPr>
      <w:ins w:id="11" w:author="user" w:date="2012-07-05T09:33:00Z">
        <w:r>
          <w:rPr>
            <w:rFonts w:ascii="Arial" w:hAnsi="Arial" w:cs="Arial"/>
            <w:sz w:val="22"/>
            <w:szCs w:val="22"/>
          </w:rPr>
          <w:t xml:space="preserve">Notice to convene </w:t>
        </w:r>
      </w:ins>
      <w:ins w:id="12" w:author="user" w:date="2012-07-05T09:34:00Z">
        <w:r w:rsidR="00F71E18">
          <w:rPr>
            <w:rFonts w:ascii="Arial" w:hAnsi="Arial" w:cs="Arial"/>
            <w:sz w:val="22"/>
            <w:szCs w:val="22"/>
          </w:rPr>
          <w:t xml:space="preserve">each </w:t>
        </w:r>
      </w:ins>
      <w:ins w:id="13" w:author="user" w:date="2012-07-05T09:36:00Z">
        <w:r w:rsidR="00F71E18">
          <w:rPr>
            <w:rFonts w:ascii="Arial" w:hAnsi="Arial" w:cs="Arial"/>
            <w:sz w:val="22"/>
            <w:szCs w:val="22"/>
          </w:rPr>
          <w:t>s</w:t>
        </w:r>
      </w:ins>
      <w:ins w:id="14" w:author="user" w:date="2012-07-05T09:34:00Z">
        <w:r w:rsidR="00F71E18">
          <w:rPr>
            <w:rFonts w:ascii="Arial" w:hAnsi="Arial" w:cs="Arial"/>
            <w:sz w:val="22"/>
            <w:szCs w:val="22"/>
          </w:rPr>
          <w:t xml:space="preserve">ession of the Committee, with copies of the provisional </w:t>
        </w:r>
      </w:ins>
      <w:ins w:id="15" w:author="user" w:date="2012-07-05T09:36:00Z">
        <w:r w:rsidR="00F71E18">
          <w:rPr>
            <w:rFonts w:ascii="Arial" w:hAnsi="Arial" w:cs="Arial"/>
            <w:sz w:val="22"/>
            <w:szCs w:val="22"/>
          </w:rPr>
          <w:t>a</w:t>
        </w:r>
      </w:ins>
      <w:ins w:id="16" w:author="user" w:date="2012-07-05T09:34:00Z">
        <w:r w:rsidR="00F71E18">
          <w:rPr>
            <w:rFonts w:ascii="Arial" w:hAnsi="Arial" w:cs="Arial"/>
            <w:sz w:val="22"/>
            <w:szCs w:val="22"/>
          </w:rPr>
          <w:t xml:space="preserve">genda </w:t>
        </w:r>
      </w:ins>
      <w:ins w:id="17" w:author="user" w:date="2012-07-05T09:37:00Z">
        <w:r w:rsidR="00F71E18">
          <w:rPr>
            <w:rFonts w:ascii="Arial" w:hAnsi="Arial" w:cs="Arial"/>
            <w:sz w:val="22"/>
            <w:szCs w:val="22"/>
          </w:rPr>
          <w:t>shall be issued to the Governments of Members by the Typhoon Committee Secretar</w:t>
        </w:r>
      </w:ins>
      <w:ins w:id="18" w:author="user" w:date="2012-07-05T09:38:00Z">
        <w:r w:rsidR="00F71E18">
          <w:rPr>
            <w:rFonts w:ascii="Arial" w:hAnsi="Arial" w:cs="Arial"/>
            <w:sz w:val="22"/>
            <w:szCs w:val="22"/>
          </w:rPr>
          <w:t xml:space="preserve">y in consultation with ESCAP, WMO, TC Chair and AWG, </w:t>
        </w:r>
      </w:ins>
      <w:del w:id="19" w:author="user" w:date="2012-07-05T09:39:00Z">
        <w:r w:rsidR="002A7F25" w:rsidRPr="00472A66" w:rsidDel="00F71E18">
          <w:rPr>
            <w:rFonts w:ascii="Arial" w:hAnsi="Arial" w:cs="Arial"/>
            <w:sz w:val="22"/>
            <w:szCs w:val="22"/>
          </w:rPr>
          <w:delText xml:space="preserve">The Typhoon Committee Secretary shall, in consultation with the Executive Secretary of ESCAP, Secretary-General of WMO, and the Chairman of the Committee, issue a notice convening each session of the Committee, together with copies of the provisional agenda, </w:delText>
        </w:r>
      </w:del>
      <w:r w:rsidR="002A7F25" w:rsidRPr="00472A66">
        <w:rPr>
          <w:rFonts w:ascii="Arial" w:hAnsi="Arial" w:cs="Arial"/>
          <w:sz w:val="22"/>
          <w:szCs w:val="22"/>
        </w:rPr>
        <w:t>at least three months before the commencement of the session.</w:t>
      </w:r>
    </w:p>
    <w:p w:rsidR="00114574" w:rsidRDefault="00114574" w:rsidP="002A7F25">
      <w:pPr>
        <w:jc w:val="both"/>
        <w:rPr>
          <w:ins w:id="20" w:author="user" w:date="2012-07-05T09:32:00Z"/>
          <w:rFonts w:ascii="Arial" w:hAnsi="Arial" w:cs="Arial"/>
          <w:sz w:val="22"/>
          <w:szCs w:val="22"/>
        </w:rPr>
      </w:pPr>
    </w:p>
    <w:p w:rsidR="0043118C" w:rsidRPr="001B4E3A" w:rsidRDefault="0043118C" w:rsidP="0043118C">
      <w:pPr>
        <w:jc w:val="both"/>
        <w:rPr>
          <w:ins w:id="21" w:author="user" w:date="2012-07-06T12:09:00Z"/>
          <w:rFonts w:ascii="Arial" w:hAnsi="Arial" w:cs="Arial"/>
          <w:i/>
          <w:u w:val="single"/>
        </w:rPr>
      </w:pPr>
      <w:ins w:id="22" w:author="user" w:date="2012-07-06T12:09:00Z">
        <w:r w:rsidRPr="001B4E3A">
          <w:rPr>
            <w:rFonts w:ascii="Arial" w:hAnsi="Arial" w:cs="Arial"/>
            <w:i/>
            <w:u w:val="single"/>
          </w:rPr>
          <w:t>Rule 2A</w:t>
        </w:r>
      </w:ins>
    </w:p>
    <w:p w:rsidR="0043118C" w:rsidRDefault="0043118C" w:rsidP="0043118C">
      <w:pPr>
        <w:jc w:val="both"/>
        <w:rPr>
          <w:ins w:id="23" w:author="user" w:date="2012-07-06T12:09:00Z"/>
          <w:rFonts w:ascii="Arial" w:hAnsi="Arial" w:cs="Arial"/>
          <w:i/>
        </w:rPr>
      </w:pPr>
      <w:ins w:id="24" w:author="user" w:date="2012-07-06T12:09:00Z">
        <w:r>
          <w:rPr>
            <w:rFonts w:ascii="Arial" w:hAnsi="Arial" w:cs="Arial"/>
            <w:i/>
          </w:rPr>
          <w:t>"</w:t>
        </w:r>
        <w:r w:rsidRPr="00650994">
          <w:rPr>
            <w:rFonts w:ascii="Arial" w:hAnsi="Arial" w:cs="Arial"/>
            <w:i/>
          </w:rPr>
          <w:t>In response to the invitation letters to attend the session, the Governments of Members shall be requested and required to: (a) nominate the head of the delegation, and (b) provide credential letters for delegates attending the session who are authorized to vote on behalf of the Members.</w:t>
        </w:r>
        <w:r>
          <w:rPr>
            <w:rFonts w:ascii="Arial" w:hAnsi="Arial" w:cs="Arial"/>
            <w:i/>
          </w:rPr>
          <w:t>"</w:t>
        </w:r>
      </w:ins>
    </w:p>
    <w:p w:rsidR="0043118C" w:rsidRPr="00650994" w:rsidRDefault="0043118C" w:rsidP="0043118C">
      <w:pPr>
        <w:jc w:val="both"/>
        <w:rPr>
          <w:ins w:id="25" w:author="user" w:date="2012-07-06T12:09:00Z"/>
          <w:rFonts w:ascii="Arial" w:hAnsi="Arial" w:cs="Arial"/>
          <w:i/>
        </w:rPr>
      </w:pPr>
    </w:p>
    <w:p w:rsidR="0043118C" w:rsidRPr="001B4E3A" w:rsidRDefault="0043118C" w:rsidP="0043118C">
      <w:pPr>
        <w:jc w:val="both"/>
        <w:rPr>
          <w:ins w:id="26" w:author="user" w:date="2012-07-06T12:09:00Z"/>
          <w:rFonts w:ascii="Arial" w:hAnsi="Arial" w:cs="Arial"/>
          <w:i/>
          <w:u w:val="single"/>
        </w:rPr>
      </w:pPr>
      <w:ins w:id="27" w:author="user" w:date="2012-07-06T12:09:00Z">
        <w:r w:rsidRPr="001B4E3A">
          <w:rPr>
            <w:rFonts w:ascii="Arial" w:hAnsi="Arial" w:cs="Arial"/>
            <w:i/>
            <w:u w:val="single"/>
          </w:rPr>
          <w:t>Rule 2B</w:t>
        </w:r>
      </w:ins>
    </w:p>
    <w:p w:rsidR="0043118C" w:rsidRPr="00650994" w:rsidRDefault="0043118C" w:rsidP="0043118C">
      <w:pPr>
        <w:jc w:val="both"/>
        <w:rPr>
          <w:ins w:id="28" w:author="user" w:date="2012-07-06T12:09:00Z"/>
          <w:rFonts w:ascii="Arial" w:hAnsi="Arial" w:cs="Arial"/>
          <w:i/>
        </w:rPr>
      </w:pPr>
      <w:ins w:id="29" w:author="user" w:date="2012-07-06T12:09:00Z">
        <w:r>
          <w:rPr>
            <w:rFonts w:ascii="Arial" w:hAnsi="Arial" w:cs="Arial"/>
            <w:i/>
          </w:rPr>
          <w:t>"</w:t>
        </w:r>
        <w:r w:rsidRPr="00650994">
          <w:rPr>
            <w:rFonts w:ascii="Arial" w:hAnsi="Arial" w:cs="Arial"/>
            <w:i/>
          </w:rPr>
          <w:t xml:space="preserve">The Typhoon Committee Secretariat shall ensure that all the action-based working documents and related information papers </w:t>
        </w:r>
        <w:r>
          <w:rPr>
            <w:rFonts w:ascii="Arial" w:hAnsi="Arial" w:cs="Arial"/>
            <w:i/>
          </w:rPr>
          <w:t xml:space="preserve">from Working Groups and Members </w:t>
        </w:r>
        <w:r w:rsidRPr="00650994">
          <w:rPr>
            <w:rFonts w:ascii="Arial" w:hAnsi="Arial" w:cs="Arial"/>
            <w:i/>
          </w:rPr>
          <w:t>are made available for reference and posted on the TCS website at least one month before the commencement of the session.</w:t>
        </w:r>
        <w:r>
          <w:rPr>
            <w:rFonts w:ascii="Arial" w:hAnsi="Arial" w:cs="Arial"/>
            <w:i/>
          </w:rPr>
          <w:t>"</w:t>
        </w:r>
      </w:ins>
    </w:p>
    <w:p w:rsidR="00114574" w:rsidRPr="00472A66" w:rsidDel="0043118C" w:rsidRDefault="00114574" w:rsidP="002A7F25">
      <w:pPr>
        <w:jc w:val="both"/>
        <w:rPr>
          <w:del w:id="30" w:author="user" w:date="2012-07-06T12:12:00Z"/>
          <w:rFonts w:ascii="Arial" w:hAnsi="Arial" w:cs="Arial"/>
          <w:sz w:val="22"/>
          <w:szCs w:val="22"/>
        </w:rPr>
      </w:pPr>
    </w:p>
    <w:p w:rsidR="002A7F25" w:rsidRPr="00472A66" w:rsidDel="0043118C" w:rsidRDefault="002A7F25" w:rsidP="002A7F25">
      <w:pPr>
        <w:rPr>
          <w:del w:id="31" w:author="user" w:date="2012-07-06T12:12:00Z"/>
          <w:rFonts w:ascii="Arial" w:hAnsi="Arial" w:cs="Arial"/>
          <w:sz w:val="22"/>
          <w:szCs w:val="22"/>
          <w:u w:val="single"/>
        </w:rPr>
      </w:pPr>
    </w:p>
    <w:p w:rsidR="002A7F25" w:rsidRPr="00472A66" w:rsidRDefault="002A7F25" w:rsidP="002A7F25">
      <w:pPr>
        <w:rPr>
          <w:rFonts w:ascii="Arial" w:hAnsi="Arial" w:cs="Arial"/>
          <w:sz w:val="22"/>
          <w:szCs w:val="22"/>
        </w:rPr>
      </w:pPr>
      <w:r w:rsidRPr="00472A66">
        <w:rPr>
          <w:rFonts w:ascii="Arial" w:hAnsi="Arial" w:cs="Arial"/>
          <w:sz w:val="22"/>
          <w:szCs w:val="22"/>
          <w:u w:val="single"/>
        </w:rPr>
        <w:t>RULE 3</w:t>
      </w:r>
    </w:p>
    <w:p w:rsidR="002A7F25" w:rsidRPr="00472A66" w:rsidRDefault="002A7F25" w:rsidP="002A7F25">
      <w:pPr>
        <w:jc w:val="both"/>
        <w:rPr>
          <w:rFonts w:ascii="Arial" w:hAnsi="Arial" w:cs="Arial"/>
          <w:sz w:val="22"/>
          <w:szCs w:val="22"/>
        </w:rPr>
      </w:pPr>
      <w:r w:rsidRPr="00472A66">
        <w:rPr>
          <w:rFonts w:ascii="Arial" w:hAnsi="Arial" w:cs="Arial"/>
          <w:sz w:val="22"/>
          <w:szCs w:val="22"/>
        </w:rPr>
        <w:t>The Typhoon Committee Secretary and the TC Secretariat with guidance by the Chairperson of the Typhoon Committee shall, in consultation with the representatives of the Executive Secretary of ESCAP and Secretary-General of WMO, provide the necessary servicing of the Committee’s meetings.</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4</w:t>
      </w:r>
    </w:p>
    <w:p w:rsidR="002A7F25" w:rsidRPr="00472A66" w:rsidRDefault="002A7F25" w:rsidP="002A7F25">
      <w:pPr>
        <w:jc w:val="both"/>
        <w:rPr>
          <w:rFonts w:ascii="Arial" w:hAnsi="Arial" w:cs="Arial"/>
          <w:sz w:val="22"/>
          <w:szCs w:val="22"/>
        </w:rPr>
      </w:pPr>
      <w:r w:rsidRPr="00472A66">
        <w:rPr>
          <w:rFonts w:ascii="Arial" w:hAnsi="Arial" w:cs="Arial"/>
          <w:sz w:val="22"/>
          <w:szCs w:val="22"/>
        </w:rPr>
        <w:t>All meetings shall be held in private unless the Committee shall decide otherwise.</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5</w:t>
      </w:r>
    </w:p>
    <w:p w:rsidR="002A7F25" w:rsidRPr="00472A66" w:rsidRDefault="002A7F25" w:rsidP="002A7F25">
      <w:pPr>
        <w:jc w:val="both"/>
        <w:rPr>
          <w:rFonts w:ascii="Arial" w:hAnsi="Arial" w:cs="Arial"/>
          <w:sz w:val="22"/>
          <w:szCs w:val="22"/>
        </w:rPr>
      </w:pPr>
      <w:r w:rsidRPr="00472A66">
        <w:rPr>
          <w:rFonts w:ascii="Arial" w:hAnsi="Arial" w:cs="Arial"/>
          <w:sz w:val="22"/>
          <w:szCs w:val="22"/>
        </w:rPr>
        <w:t>English shall be the working language of the Committee.</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6</w:t>
      </w:r>
    </w:p>
    <w:p w:rsidR="002A7F25" w:rsidRPr="002B7C6C" w:rsidDel="0043118C" w:rsidRDefault="002A7F25" w:rsidP="002A7F25">
      <w:pPr>
        <w:jc w:val="both"/>
        <w:rPr>
          <w:del w:id="32" w:author="user" w:date="2012-07-06T12:13:00Z"/>
          <w:rFonts w:ascii="Arial" w:hAnsi="Arial" w:cs="Arial"/>
          <w:color w:val="FF0000"/>
          <w:sz w:val="22"/>
          <w:szCs w:val="22"/>
        </w:rPr>
      </w:pPr>
      <w:r w:rsidRPr="00472A66">
        <w:rPr>
          <w:rFonts w:ascii="Arial" w:hAnsi="Arial" w:cs="Arial"/>
          <w:sz w:val="22"/>
          <w:szCs w:val="22"/>
        </w:rPr>
        <w:t>The Committee shall, at each Session, elect from its representatives a Chairperson and a Vice-Chairperson, who shall hold office until their successors are elected.  They shall be eligible for re-election</w:t>
      </w:r>
      <w:del w:id="33" w:author="user" w:date="2012-07-06T12:13:00Z">
        <w:r w:rsidRPr="002B7C6C" w:rsidDel="0043118C">
          <w:rPr>
            <w:rFonts w:ascii="Arial" w:hAnsi="Arial" w:cs="Arial"/>
            <w:i/>
            <w:iCs/>
            <w:color w:val="FF0000"/>
            <w:sz w:val="22"/>
            <w:szCs w:val="22"/>
          </w:rPr>
          <w:delText xml:space="preserve">. </w:delText>
        </w:r>
        <w:r w:rsidRPr="002B7C6C" w:rsidDel="0043118C">
          <w:rPr>
            <w:rFonts w:ascii="Arial" w:hAnsi="Arial" w:cs="Arial"/>
            <w:i/>
            <w:iCs/>
            <w:color w:val="FF0000"/>
            <w:sz w:val="22"/>
            <w:szCs w:val="22"/>
            <w:u w:val="single"/>
          </w:rPr>
          <w:delText>In the event the Chairperson or Vice-Chairperson is impeded for any reason from performing his/her duties, the Chairperson or Vice-Chairperson shall be succeeded by the successor designated by his/her respective government.</w:delText>
        </w:r>
      </w:del>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7</w:t>
      </w:r>
    </w:p>
    <w:p w:rsidR="002A7F25" w:rsidRPr="00472A66" w:rsidRDefault="002A7F25" w:rsidP="002A7F25">
      <w:pPr>
        <w:jc w:val="both"/>
        <w:rPr>
          <w:rFonts w:ascii="Arial" w:hAnsi="Arial" w:cs="Arial"/>
          <w:sz w:val="22"/>
          <w:szCs w:val="22"/>
        </w:rPr>
      </w:pPr>
      <w:r w:rsidRPr="00472A66">
        <w:rPr>
          <w:rFonts w:ascii="Arial" w:hAnsi="Arial" w:cs="Arial"/>
          <w:sz w:val="22"/>
          <w:szCs w:val="22"/>
        </w:rPr>
        <w:t>A simple majority of the government members of the Committee shall constitute a quorum.</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8</w:t>
      </w:r>
    </w:p>
    <w:p w:rsidR="002A7F25" w:rsidRPr="00472A66" w:rsidRDefault="002A7F25" w:rsidP="002A7F25">
      <w:pPr>
        <w:jc w:val="both"/>
        <w:rPr>
          <w:rFonts w:ascii="Arial" w:hAnsi="Arial" w:cs="Arial"/>
          <w:sz w:val="22"/>
          <w:szCs w:val="22"/>
        </w:rPr>
      </w:pPr>
      <w:r w:rsidRPr="00472A66">
        <w:rPr>
          <w:rFonts w:ascii="Arial" w:hAnsi="Arial" w:cs="Arial"/>
          <w:sz w:val="22"/>
          <w:szCs w:val="22"/>
        </w:rPr>
        <w:t xml:space="preserve">Decisions of the Committee shall be made by a </w:t>
      </w:r>
      <w:ins w:id="34" w:author="user" w:date="2012-07-06T12:14:00Z">
        <w:r w:rsidR="0043118C">
          <w:rPr>
            <w:rFonts w:ascii="Arial" w:hAnsi="Arial" w:cs="Arial"/>
            <w:sz w:val="22"/>
            <w:szCs w:val="22"/>
          </w:rPr>
          <w:t xml:space="preserve">simple </w:t>
        </w:r>
      </w:ins>
      <w:r w:rsidRPr="00472A66">
        <w:rPr>
          <w:rFonts w:ascii="Arial" w:hAnsi="Arial" w:cs="Arial"/>
          <w:sz w:val="22"/>
          <w:szCs w:val="22"/>
        </w:rPr>
        <w:t>majority of the government members present and voting.</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9</w:t>
      </w:r>
    </w:p>
    <w:p w:rsidR="002A7F25" w:rsidRPr="00472A66" w:rsidRDefault="002A7F25" w:rsidP="002A7F25">
      <w:pPr>
        <w:jc w:val="both"/>
        <w:rPr>
          <w:rFonts w:ascii="Arial" w:hAnsi="Arial" w:cs="Arial"/>
          <w:sz w:val="22"/>
          <w:szCs w:val="22"/>
        </w:rPr>
      </w:pPr>
      <w:r w:rsidRPr="00472A66">
        <w:rPr>
          <w:rFonts w:ascii="Arial" w:hAnsi="Arial" w:cs="Arial"/>
          <w:sz w:val="22"/>
          <w:szCs w:val="22"/>
        </w:rPr>
        <w:t>In the event of any matter arising which has not been foreseen by the present Rules, the pertinent rules of the United Nations Economic and Social Commission for Asia and the Pacific shall be applied.</w:t>
      </w:r>
    </w:p>
    <w:p w:rsidR="002A7F25" w:rsidRPr="00472A66" w:rsidRDefault="002A7F25" w:rsidP="002A7F25">
      <w:pPr>
        <w:jc w:val="both"/>
        <w:rPr>
          <w:rFonts w:ascii="Arial" w:hAnsi="Arial" w:cs="Arial"/>
          <w:sz w:val="22"/>
          <w:szCs w:val="22"/>
        </w:rPr>
      </w:pPr>
    </w:p>
    <w:p w:rsidR="002A7F25" w:rsidRPr="00472A66" w:rsidRDefault="002A7F25" w:rsidP="002A7F25">
      <w:pPr>
        <w:rPr>
          <w:rFonts w:ascii="Arial" w:hAnsi="Arial" w:cs="Arial"/>
          <w:sz w:val="22"/>
          <w:szCs w:val="22"/>
          <w:u w:val="single"/>
        </w:rPr>
      </w:pPr>
      <w:r w:rsidRPr="00472A66">
        <w:rPr>
          <w:rFonts w:ascii="Arial" w:hAnsi="Arial" w:cs="Arial"/>
          <w:sz w:val="22"/>
          <w:szCs w:val="22"/>
          <w:u w:val="single"/>
        </w:rPr>
        <w:t>RULE 10</w:t>
      </w:r>
    </w:p>
    <w:p w:rsidR="002A7F25" w:rsidRPr="0081280F" w:rsidRDefault="002A7F25" w:rsidP="0081280F">
      <w:pPr>
        <w:rPr>
          <w:rFonts w:ascii="Arial" w:hAnsi="Arial" w:cs="Arial"/>
          <w:sz w:val="22"/>
          <w:szCs w:val="22"/>
        </w:rPr>
      </w:pPr>
      <w:r w:rsidRPr="00472A66">
        <w:rPr>
          <w:rFonts w:ascii="Arial" w:hAnsi="Arial" w:cs="Arial"/>
          <w:sz w:val="22"/>
          <w:szCs w:val="22"/>
        </w:rPr>
        <w:t xml:space="preserve">In implementing Article 3 of the Statute of the Typhoon Committee, the Typhoon Committee </w:t>
      </w:r>
      <w:del w:id="35" w:author="user" w:date="2012-07-06T12:15:00Z">
        <w:r w:rsidRPr="00472A66" w:rsidDel="0043118C">
          <w:rPr>
            <w:rFonts w:ascii="Arial" w:hAnsi="Arial" w:cs="Arial"/>
            <w:sz w:val="22"/>
            <w:szCs w:val="22"/>
          </w:rPr>
          <w:delText>established a TC Secretary and a TC Secretariat.</w:delText>
        </w:r>
      </w:del>
      <w:ins w:id="36" w:author="user" w:date="2012-07-06T12:16:00Z">
        <w:r w:rsidR="0043118C">
          <w:rPr>
            <w:rFonts w:ascii="Arial" w:hAnsi="Arial" w:cs="Arial"/>
            <w:sz w:val="22"/>
            <w:szCs w:val="22"/>
          </w:rPr>
          <w:t xml:space="preserve"> shall review regularly the appointment of the TC Secretary and any issues related to TCS hosting arrangement.</w:t>
        </w:r>
      </w:ins>
    </w:p>
    <w:p w:rsidR="00775251" w:rsidRDefault="00775251"/>
    <w:sectPr w:rsidR="007752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2EE" w:rsidRDefault="00B522EE" w:rsidP="002A7F25">
      <w:r>
        <w:separator/>
      </w:r>
    </w:p>
  </w:endnote>
  <w:endnote w:type="continuationSeparator" w:id="0">
    <w:p w:rsidR="00B522EE" w:rsidRDefault="00B522EE" w:rsidP="002A7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2EE" w:rsidRDefault="00B522EE" w:rsidP="002A7F25">
      <w:r>
        <w:separator/>
      </w:r>
    </w:p>
  </w:footnote>
  <w:footnote w:type="continuationSeparator" w:id="0">
    <w:p w:rsidR="00B522EE" w:rsidRDefault="00B522EE" w:rsidP="002A7F25">
      <w:r>
        <w:continuationSeparator/>
      </w:r>
    </w:p>
  </w:footnote>
  <w:footnote w:id="1">
    <w:p w:rsidR="002A7F25" w:rsidRPr="002B7C6C" w:rsidDel="00EE289B" w:rsidRDefault="002A7F25" w:rsidP="002A7F25">
      <w:pPr>
        <w:pStyle w:val="FootnoteText"/>
        <w:rPr>
          <w:del w:id="8" w:author="user" w:date="2012-11-19T18:01:00Z"/>
          <w:color w:val="FF0000"/>
          <w:lang w:val="en-GB"/>
        </w:rPr>
      </w:pPr>
      <w:del w:id="9" w:author="user" w:date="2012-11-19T18:01:00Z">
        <w:r w:rsidRPr="002B7C6C" w:rsidDel="00EE289B">
          <w:rPr>
            <w:rStyle w:val="FootnoteReference"/>
            <w:color w:val="FF0000"/>
          </w:rPr>
          <w:footnoteRef/>
        </w:r>
        <w:r w:rsidRPr="002B7C6C" w:rsidDel="00EE289B">
          <w:rPr>
            <w:color w:val="FF0000"/>
          </w:rPr>
          <w:delText xml:space="preserve"> </w:delText>
        </w:r>
        <w:r w:rsidRPr="002B7C6C" w:rsidDel="00EE289B">
          <w:rPr>
            <w:color w:val="FF0000"/>
            <w:lang w:val="en-GB"/>
          </w:rPr>
          <w:delText>The Rule 6 was updated and approved at the 44</w:delText>
        </w:r>
        <w:r w:rsidRPr="002B7C6C" w:rsidDel="00EE289B">
          <w:rPr>
            <w:color w:val="FF0000"/>
            <w:vertAlign w:val="superscript"/>
            <w:lang w:val="en-GB"/>
          </w:rPr>
          <w:delText>th</w:delText>
        </w:r>
        <w:r w:rsidRPr="002B7C6C" w:rsidDel="00EE289B">
          <w:rPr>
            <w:color w:val="FF0000"/>
            <w:lang w:val="en-GB"/>
          </w:rPr>
          <w:delText xml:space="preserve"> TC Session</w:delText>
        </w:r>
      </w:del>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F25"/>
    <w:rsid w:val="00054286"/>
    <w:rsid w:val="00114574"/>
    <w:rsid w:val="002A7F25"/>
    <w:rsid w:val="002C1046"/>
    <w:rsid w:val="003A31BB"/>
    <w:rsid w:val="0043118C"/>
    <w:rsid w:val="004C772B"/>
    <w:rsid w:val="00601796"/>
    <w:rsid w:val="00775251"/>
    <w:rsid w:val="0081280F"/>
    <w:rsid w:val="00924414"/>
    <w:rsid w:val="00A208AE"/>
    <w:rsid w:val="00AB7EC7"/>
    <w:rsid w:val="00AE5B32"/>
    <w:rsid w:val="00B522EE"/>
    <w:rsid w:val="00EA27CE"/>
    <w:rsid w:val="00EE289B"/>
    <w:rsid w:val="00F42FDB"/>
    <w:rsid w:val="00F44E54"/>
    <w:rsid w:val="00F71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F25"/>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2A7F25"/>
    <w:pPr>
      <w:keepNext/>
      <w:outlineLvl w:val="0"/>
    </w:pPr>
    <w:rPr>
      <w:b/>
      <w:bCs/>
    </w:rPr>
  </w:style>
  <w:style w:type="paragraph" w:styleId="Heading3">
    <w:name w:val="heading 3"/>
    <w:basedOn w:val="Normal"/>
    <w:next w:val="Normal"/>
    <w:link w:val="Heading3Char"/>
    <w:uiPriority w:val="9"/>
    <w:unhideWhenUsed/>
    <w:qFormat/>
    <w:rsid w:val="002A7F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F25"/>
    <w:rPr>
      <w:rFonts w:ascii="Times New Roman" w:eastAsia="Times New Roman" w:hAnsi="Times New Roman" w:cs="Angsana New"/>
      <w:b/>
      <w:bCs/>
      <w:sz w:val="24"/>
      <w:szCs w:val="24"/>
    </w:rPr>
  </w:style>
  <w:style w:type="character" w:customStyle="1" w:styleId="Heading3Char">
    <w:name w:val="Heading 3 Char"/>
    <w:basedOn w:val="DefaultParagraphFont"/>
    <w:link w:val="Heading3"/>
    <w:uiPriority w:val="9"/>
    <w:rsid w:val="002A7F25"/>
    <w:rPr>
      <w:rFonts w:asciiTheme="majorHAnsi" w:eastAsiaTheme="majorEastAsia" w:hAnsiTheme="majorHAnsi" w:cstheme="majorBidi"/>
      <w:b/>
      <w:bCs/>
      <w:color w:val="4F81BD" w:themeColor="accent1"/>
      <w:sz w:val="24"/>
      <w:szCs w:val="24"/>
    </w:rPr>
  </w:style>
  <w:style w:type="paragraph" w:styleId="FootnoteText">
    <w:name w:val="footnote text"/>
    <w:basedOn w:val="Normal"/>
    <w:link w:val="FootnoteTextChar"/>
    <w:uiPriority w:val="99"/>
    <w:semiHidden/>
    <w:unhideWhenUsed/>
    <w:rsid w:val="002A7F25"/>
    <w:rPr>
      <w:sz w:val="20"/>
      <w:szCs w:val="20"/>
    </w:rPr>
  </w:style>
  <w:style w:type="character" w:customStyle="1" w:styleId="FootnoteTextChar">
    <w:name w:val="Footnote Text Char"/>
    <w:basedOn w:val="DefaultParagraphFont"/>
    <w:link w:val="FootnoteText"/>
    <w:uiPriority w:val="99"/>
    <w:semiHidden/>
    <w:rsid w:val="002A7F25"/>
    <w:rPr>
      <w:rFonts w:ascii="Times New Roman" w:eastAsia="Times New Roman" w:hAnsi="Times New Roman" w:cs="Angsana New"/>
      <w:sz w:val="20"/>
      <w:szCs w:val="20"/>
    </w:rPr>
  </w:style>
  <w:style w:type="character" w:styleId="FootnoteReference">
    <w:name w:val="footnote reference"/>
    <w:basedOn w:val="DefaultParagraphFont"/>
    <w:uiPriority w:val="99"/>
    <w:semiHidden/>
    <w:unhideWhenUsed/>
    <w:rsid w:val="002A7F25"/>
    <w:rPr>
      <w:vertAlign w:val="superscript"/>
    </w:rPr>
  </w:style>
  <w:style w:type="paragraph" w:styleId="BalloonText">
    <w:name w:val="Balloon Text"/>
    <w:basedOn w:val="Normal"/>
    <w:link w:val="BalloonTextChar"/>
    <w:uiPriority w:val="99"/>
    <w:semiHidden/>
    <w:unhideWhenUsed/>
    <w:rsid w:val="00601796"/>
    <w:rPr>
      <w:rFonts w:ascii="Tahoma" w:hAnsi="Tahoma" w:cs="Tahoma"/>
      <w:sz w:val="16"/>
      <w:szCs w:val="16"/>
    </w:rPr>
  </w:style>
  <w:style w:type="character" w:customStyle="1" w:styleId="BalloonTextChar">
    <w:name w:val="Balloon Text Char"/>
    <w:basedOn w:val="DefaultParagraphFont"/>
    <w:link w:val="BalloonText"/>
    <w:uiPriority w:val="99"/>
    <w:semiHidden/>
    <w:rsid w:val="0060179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F25"/>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2A7F25"/>
    <w:pPr>
      <w:keepNext/>
      <w:outlineLvl w:val="0"/>
    </w:pPr>
    <w:rPr>
      <w:b/>
      <w:bCs/>
    </w:rPr>
  </w:style>
  <w:style w:type="paragraph" w:styleId="Heading3">
    <w:name w:val="heading 3"/>
    <w:basedOn w:val="Normal"/>
    <w:next w:val="Normal"/>
    <w:link w:val="Heading3Char"/>
    <w:uiPriority w:val="9"/>
    <w:unhideWhenUsed/>
    <w:qFormat/>
    <w:rsid w:val="002A7F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F25"/>
    <w:rPr>
      <w:rFonts w:ascii="Times New Roman" w:eastAsia="Times New Roman" w:hAnsi="Times New Roman" w:cs="Angsana New"/>
      <w:b/>
      <w:bCs/>
      <w:sz w:val="24"/>
      <w:szCs w:val="24"/>
    </w:rPr>
  </w:style>
  <w:style w:type="character" w:customStyle="1" w:styleId="Heading3Char">
    <w:name w:val="Heading 3 Char"/>
    <w:basedOn w:val="DefaultParagraphFont"/>
    <w:link w:val="Heading3"/>
    <w:uiPriority w:val="9"/>
    <w:rsid w:val="002A7F25"/>
    <w:rPr>
      <w:rFonts w:asciiTheme="majorHAnsi" w:eastAsiaTheme="majorEastAsia" w:hAnsiTheme="majorHAnsi" w:cstheme="majorBidi"/>
      <w:b/>
      <w:bCs/>
      <w:color w:val="4F81BD" w:themeColor="accent1"/>
      <w:sz w:val="24"/>
      <w:szCs w:val="24"/>
    </w:rPr>
  </w:style>
  <w:style w:type="paragraph" w:styleId="FootnoteText">
    <w:name w:val="footnote text"/>
    <w:basedOn w:val="Normal"/>
    <w:link w:val="FootnoteTextChar"/>
    <w:uiPriority w:val="99"/>
    <w:semiHidden/>
    <w:unhideWhenUsed/>
    <w:rsid w:val="002A7F25"/>
    <w:rPr>
      <w:sz w:val="20"/>
      <w:szCs w:val="20"/>
    </w:rPr>
  </w:style>
  <w:style w:type="character" w:customStyle="1" w:styleId="FootnoteTextChar">
    <w:name w:val="Footnote Text Char"/>
    <w:basedOn w:val="DefaultParagraphFont"/>
    <w:link w:val="FootnoteText"/>
    <w:uiPriority w:val="99"/>
    <w:semiHidden/>
    <w:rsid w:val="002A7F25"/>
    <w:rPr>
      <w:rFonts w:ascii="Times New Roman" w:eastAsia="Times New Roman" w:hAnsi="Times New Roman" w:cs="Angsana New"/>
      <w:sz w:val="20"/>
      <w:szCs w:val="20"/>
    </w:rPr>
  </w:style>
  <w:style w:type="character" w:styleId="FootnoteReference">
    <w:name w:val="footnote reference"/>
    <w:basedOn w:val="DefaultParagraphFont"/>
    <w:uiPriority w:val="99"/>
    <w:semiHidden/>
    <w:unhideWhenUsed/>
    <w:rsid w:val="002A7F25"/>
    <w:rPr>
      <w:vertAlign w:val="superscript"/>
    </w:rPr>
  </w:style>
  <w:style w:type="paragraph" w:styleId="BalloonText">
    <w:name w:val="Balloon Text"/>
    <w:basedOn w:val="Normal"/>
    <w:link w:val="BalloonTextChar"/>
    <w:uiPriority w:val="99"/>
    <w:semiHidden/>
    <w:unhideWhenUsed/>
    <w:rsid w:val="00601796"/>
    <w:rPr>
      <w:rFonts w:ascii="Tahoma" w:hAnsi="Tahoma" w:cs="Tahoma"/>
      <w:sz w:val="16"/>
      <w:szCs w:val="16"/>
    </w:rPr>
  </w:style>
  <w:style w:type="character" w:customStyle="1" w:styleId="BalloonTextChar">
    <w:name w:val="Balloon Text Char"/>
    <w:basedOn w:val="DefaultParagraphFont"/>
    <w:link w:val="BalloonText"/>
    <w:uiPriority w:val="99"/>
    <w:semiHidden/>
    <w:rsid w:val="0060179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2012-11-19T09:59:00Z</dcterms:created>
  <dcterms:modified xsi:type="dcterms:W3CDTF">2012-11-20T00:21:00Z</dcterms:modified>
</cp:coreProperties>
</file>